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FC" w:rsidRDefault="00382DFC" w:rsidP="00382DFC">
      <w:pPr>
        <w:pStyle w:val="Pta"/>
        <w:ind w:left="3827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Arial Narrow" w:hAnsi="Arial Narrow"/>
          <w:sz w:val="20"/>
          <w:szCs w:val="20"/>
        </w:rPr>
        <w:t>Príloha č. 35</w:t>
      </w:r>
    </w:p>
    <w:p w:rsidR="00517830" w:rsidRDefault="00517830" w:rsidP="0051783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Overenie možného konfliktu záujmov odborného hodnotiteľa</w:t>
      </w:r>
      <w:r w:rsidR="00211F42">
        <w:rPr>
          <w:rFonts w:asciiTheme="minorHAnsi" w:hAnsiTheme="minorHAnsi" w:cstheme="minorHAnsi"/>
          <w:b/>
          <w:bCs/>
          <w:sz w:val="28"/>
          <w:szCs w:val="28"/>
        </w:rPr>
        <w:t xml:space="preserve"> voči hodnotenej ŽoNFP</w:t>
      </w:r>
    </w:p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13830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10415"/>
      </w:tblGrid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10415" w:type="dxa"/>
            <w:vAlign w:val="center"/>
          </w:tcPr>
          <w:p w:rsidR="00517830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ŽoNFP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517830" w:rsidRPr="006333BB" w:rsidTr="00517830">
        <w:trPr>
          <w:trHeight w:val="482"/>
        </w:trPr>
        <w:tc>
          <w:tcPr>
            <w:tcW w:w="3415" w:type="dxa"/>
            <w:shd w:val="clear" w:color="auto" w:fill="DBD9D9" w:themeFill="background2" w:themeFillShade="F2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10415" w:type="dxa"/>
            <w:vAlign w:val="center"/>
          </w:tcPr>
          <w:p w:rsidR="00517830" w:rsidRPr="006333BB" w:rsidRDefault="00517830" w:rsidP="001236F9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:rsidR="00517830" w:rsidRPr="006333BB" w:rsidRDefault="00517830" w:rsidP="0051783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:rsidR="00517830" w:rsidRPr="006333BB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776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2551"/>
        <w:gridCol w:w="2552"/>
        <w:gridCol w:w="2551"/>
        <w:gridCol w:w="2552"/>
      </w:tblGrid>
      <w:tr w:rsidR="00517830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Spôsob overenia konfliktu záujmov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3"/>
            </w:r>
          </w:p>
        </w:tc>
        <w:tc>
          <w:tcPr>
            <w:tcW w:w="2552" w:type="dxa"/>
            <w:shd w:val="clear" w:color="auto" w:fill="DBD9D9" w:themeFill="background2" w:themeFillShade="F2"/>
            <w:vAlign w:val="center"/>
          </w:tcPr>
          <w:p w:rsidR="00517830" w:rsidRPr="00771960" w:rsidRDefault="00517830" w:rsidP="0051783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Je zistená existencia možného konfliktu záujmu OH voči pridelenej/hodnotenej ŽoNFP</w:t>
            </w:r>
            <w:r>
              <w:rPr>
                <w:rStyle w:val="Odkaznapoznmkupodiarou"/>
                <w:rFonts w:cstheme="minorHAnsi"/>
                <w:b/>
                <w:szCs w:val="19"/>
              </w:rPr>
              <w:footnoteReference w:id="4"/>
            </w: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2" w:type="dxa"/>
          </w:tcPr>
          <w:p w:rsidR="00517830" w:rsidRPr="00223882" w:rsidRDefault="00517830" w:rsidP="0051783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Default="00853D36" w:rsidP="00517830">
      <w:pPr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lastRenderedPageBreak/>
        <w:t>Vyjadrenie odborného hodnotiteľa</w:t>
      </w:r>
      <w:r w:rsidR="000E78AA">
        <w:rPr>
          <w:rStyle w:val="Odkaznapoznmkupodiarou"/>
          <w:rFonts w:cstheme="minorHAnsi"/>
          <w:szCs w:val="19"/>
        </w:rPr>
        <w:footnoteReference w:id="5"/>
      </w:r>
      <w:r>
        <w:rPr>
          <w:rFonts w:asciiTheme="minorHAnsi" w:hAnsiTheme="minorHAnsi" w:cstheme="minorHAnsi"/>
          <w:sz w:val="19"/>
          <w:szCs w:val="19"/>
        </w:rPr>
        <w:t>:</w:t>
      </w: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13634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1527"/>
        <w:gridCol w:w="5032"/>
        <w:gridCol w:w="5032"/>
      </w:tblGrid>
      <w:tr w:rsidR="00211F42" w:rsidRPr="00223882" w:rsidTr="00211F42">
        <w:trPr>
          <w:trHeight w:val="20"/>
        </w:trPr>
        <w:tc>
          <w:tcPr>
            <w:tcW w:w="568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č.</w:t>
            </w:r>
          </w:p>
        </w:tc>
        <w:tc>
          <w:tcPr>
            <w:tcW w:w="1475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1527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 výsledkom overenia konfliktu záujmov súhlasím/nesúhlasím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6"/>
            </w: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odborného hodnotiteľa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7"/>
            </w:r>
          </w:p>
        </w:tc>
        <w:tc>
          <w:tcPr>
            <w:tcW w:w="5032" w:type="dxa"/>
            <w:shd w:val="clear" w:color="auto" w:fill="DBD9D9" w:themeFill="background2" w:themeFillShade="F2"/>
            <w:vAlign w:val="center"/>
          </w:tcPr>
          <w:p w:rsidR="00211F42" w:rsidRPr="00771960" w:rsidRDefault="00211F42" w:rsidP="00211F42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Vyjadrenie zamestnanca RO/SO</w:t>
            </w:r>
            <w:r w:rsidR="000E78AA">
              <w:rPr>
                <w:rStyle w:val="Odkaznapoznmkupodiarou"/>
                <w:rFonts w:cstheme="minorHAnsi"/>
                <w:b/>
                <w:szCs w:val="19"/>
              </w:rPr>
              <w:footnoteReference w:id="8"/>
            </w: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211F42" w:rsidRPr="00223882" w:rsidTr="00211F4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27" w:type="dxa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211F42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211F42" w:rsidRDefault="00211F42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Vypracoval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9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shd w:val="clear" w:color="auto" w:fill="DBD9D9" w:themeFill="background2" w:themeFillShade="F2"/>
            <w:vAlign w:val="center"/>
          </w:tcPr>
          <w:p w:rsidR="00517830" w:rsidRPr="00223882" w:rsidRDefault="00211F42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Odborný hodnotiteľ</w:t>
            </w:r>
            <w:r w:rsidR="00517830">
              <w:rPr>
                <w:rStyle w:val="Odkaznapoznmkupodiarou"/>
                <w:rFonts w:cstheme="minorHAnsi"/>
                <w:szCs w:val="19"/>
              </w:rPr>
              <w:footnoteReference w:id="10"/>
            </w:r>
            <w:r w:rsidR="00517830"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DBD9D9" w:themeFill="background2" w:themeFillShade="F2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517830" w:rsidRPr="00223882" w:rsidTr="003C1701">
        <w:trPr>
          <w:trHeight w:val="397"/>
        </w:trPr>
        <w:tc>
          <w:tcPr>
            <w:tcW w:w="269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:rsidR="00517830" w:rsidRPr="00223882" w:rsidRDefault="00517830" w:rsidP="001236F9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517830" w:rsidRPr="00223882" w:rsidRDefault="00517830" w:rsidP="00517830">
      <w:pPr>
        <w:rPr>
          <w:rFonts w:asciiTheme="minorHAnsi" w:hAnsiTheme="minorHAnsi" w:cstheme="minorHAnsi"/>
          <w:sz w:val="19"/>
          <w:szCs w:val="19"/>
        </w:rPr>
      </w:pPr>
    </w:p>
    <w:p w:rsidR="00806E5D" w:rsidRDefault="00C7684C"/>
    <w:sectPr w:rsidR="00806E5D" w:rsidSect="00517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30" w:rsidRDefault="00517830" w:rsidP="00517830">
      <w:r>
        <w:separator/>
      </w:r>
    </w:p>
  </w:endnote>
  <w:endnote w:type="continuationSeparator" w:id="0">
    <w:p w:rsidR="00517830" w:rsidRDefault="00517830" w:rsidP="0051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84C" w:rsidRDefault="00C768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CE" w:rsidRDefault="005045CE" w:rsidP="005045CE">
    <w:pPr>
      <w:pStyle w:val="Pta"/>
    </w:pPr>
    <w:r>
      <w:t xml:space="preserve">Príručka pre odborných hodnotiteľov IROP, verzia </w:t>
    </w:r>
    <w:r w:rsidR="007C55BB">
      <w:t>10</w:t>
    </w:r>
    <w:ins w:id="0" w:author="OM" w:date="2020-02-24T10:16:00Z">
      <w:r w:rsidR="00C7684C">
        <w:t>.1</w:t>
      </w:r>
    </w:ins>
    <w:bookmarkStart w:id="1" w:name="_GoBack"/>
    <w:bookmarkEnd w:id="1"/>
  </w:p>
  <w:p w:rsidR="002066F3" w:rsidRPr="003530AF" w:rsidRDefault="00C7684C" w:rsidP="005045CE">
    <w:pPr>
      <w:pStyle w:val="Pta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613" w:rsidRDefault="003C1701" w:rsidP="008B35C7">
    <w:pPr>
      <w:pStyle w:val="Pta"/>
    </w:pPr>
    <w:r>
      <w:t>Príručka pre odborný</w:t>
    </w:r>
    <w:r w:rsidR="005045CE">
      <w:t xml:space="preserve">ch hodnotiteľov IROP, verzia </w:t>
    </w:r>
    <w:r w:rsidR="007C55BB">
      <w:t>10</w:t>
    </w:r>
    <w:ins w:id="2" w:author="OM" w:date="2020-02-24T10:16:00Z">
      <w:r w:rsidR="00C7684C">
        <w:t>.1</w:t>
      </w:r>
    </w:ins>
  </w:p>
  <w:p w:rsidR="00B02613" w:rsidRDefault="00C768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30" w:rsidRDefault="00517830" w:rsidP="00517830">
      <w:r>
        <w:separator/>
      </w:r>
    </w:p>
  </w:footnote>
  <w:footnote w:type="continuationSeparator" w:id="0">
    <w:p w:rsidR="00517830" w:rsidRDefault="00517830" w:rsidP="00517830">
      <w:r>
        <w:continuationSeparator/>
      </w:r>
    </w:p>
  </w:footnote>
  <w:footnote w:id="1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Popísať akým spôsobom bol overený konflikt záujmov OH voči pridelenej/hodnotenej ŽoNFP (napr. z verejne dostupných zdrojov, prostredníctvom systému ARACHNE a pod.)</w:t>
      </w:r>
    </w:p>
  </w:footnote>
  <w:footnote w:id="4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áno / nie a slovný popis overenia.. </w:t>
      </w:r>
    </w:p>
  </w:footnote>
  <w:footnote w:id="5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Predmetná tabuľka sa výplní iba v prípade, ak sa v priebehu overovania zistí existencia možného konfliktu záujmu odborného hodnotiteľa </w:t>
      </w:r>
    </w:p>
  </w:footnote>
  <w:footnote w:id="6">
    <w:p w:rsidR="00211F42" w:rsidRDefault="00211F42">
      <w:pPr>
        <w:pStyle w:val="Textpoznmkypodiarou"/>
      </w:pPr>
      <w:r>
        <w:rPr>
          <w:rStyle w:val="Odkaznapoznmkupodiarou"/>
        </w:rPr>
        <w:footnoteRef/>
      </w:r>
      <w:r>
        <w:t xml:space="preserve"> Uviesť jednu z možností</w:t>
      </w:r>
    </w:p>
  </w:footnote>
  <w:footnote w:id="7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Uviesť zdôvodnenie súhlasu/nesúhlasu s výsledkom overenia konfliktu záujmov. </w:t>
      </w:r>
    </w:p>
  </w:footnote>
  <w:footnote w:id="8">
    <w:p w:rsidR="000E78AA" w:rsidRDefault="000E78AA">
      <w:pPr>
        <w:pStyle w:val="Textpoznmkypodiarou"/>
      </w:pPr>
      <w:r>
        <w:rPr>
          <w:rStyle w:val="Odkaznapoznmkupodiarou"/>
        </w:rPr>
        <w:footnoteRef/>
      </w:r>
      <w:r>
        <w:t xml:space="preserve"> Uviesť, či zdôvodnením OH k zisteniu možného konfliktu záujmu došlo k odstráneniu, alebo k potvrdeniu konfliktu záujmu.  </w:t>
      </w:r>
    </w:p>
  </w:footnote>
  <w:footnote w:id="9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povereného zamestnanca RO/SO </w:t>
      </w:r>
      <w:r w:rsidRPr="00826BE5">
        <w:t xml:space="preserve"> </w:t>
      </w:r>
      <w:r>
        <w:t>a názov príslušného subjektu (RO/SO)</w:t>
      </w:r>
    </w:p>
  </w:footnote>
  <w:footnote w:id="10">
    <w:p w:rsidR="00517830" w:rsidRDefault="00517830" w:rsidP="005178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84C" w:rsidRDefault="00C768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7CB" w:rsidRDefault="00C7684C" w:rsidP="002217CB">
    <w:pPr>
      <w:pStyle w:val="Pta"/>
      <w:spacing w:after="480"/>
      <w:ind w:left="3828"/>
      <w:jc w:val="right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D5" w:rsidRDefault="00517830" w:rsidP="00AA31D5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C0D37B7" wp14:editId="521F5F5D">
          <wp:simplePos x="0" y="0"/>
          <wp:positionH relativeFrom="column">
            <wp:posOffset>7174396</wp:posOffset>
          </wp:positionH>
          <wp:positionV relativeFrom="paragraph">
            <wp:posOffset>-9994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154306B" wp14:editId="05D23378">
          <wp:simplePos x="0" y="0"/>
          <wp:positionH relativeFrom="column">
            <wp:posOffset>138072</wp:posOffset>
          </wp:positionH>
          <wp:positionV relativeFrom="paragraph">
            <wp:posOffset>-100634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1701"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7A29B8C1" wp14:editId="2DA1C01F">
          <wp:simplePos x="0" y="0"/>
          <wp:positionH relativeFrom="column">
            <wp:posOffset>2214245</wp:posOffset>
          </wp:positionH>
          <wp:positionV relativeFrom="paragraph">
            <wp:posOffset>-78740</wp:posOffset>
          </wp:positionV>
          <wp:extent cx="1171575" cy="485775"/>
          <wp:effectExtent l="0" t="0" r="9525" b="952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7" b="30843"/>
                  <a:stretch/>
                </pic:blipFill>
                <pic:spPr bwMode="auto">
                  <a:xfrm>
                    <a:off x="0" y="0"/>
                    <a:ext cx="1171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/>
      </w:rPr>
      <w:t xml:space="preserve">               </w:t>
    </w:r>
    <w:r w:rsidR="003C1701">
      <w:rPr>
        <w:lang w:val="en-GB"/>
      </w:rPr>
      <w:tab/>
    </w:r>
  </w:p>
  <w:p w:rsidR="00AA31D5" w:rsidRDefault="003C1701" w:rsidP="00AA31D5">
    <w:pPr>
      <w:pStyle w:val="Hlavika"/>
      <w:tabs>
        <w:tab w:val="clear" w:pos="4703"/>
        <w:tab w:val="clear" w:pos="9406"/>
        <w:tab w:val="left" w:pos="1977"/>
        <w:tab w:val="right" w:pos="9070"/>
      </w:tabs>
    </w:pPr>
    <w:r>
      <w:tab/>
    </w:r>
    <w:r>
      <w:tab/>
    </w:r>
  </w:p>
  <w:p w:rsidR="00AA31D5" w:rsidRDefault="003C1701" w:rsidP="00AA31D5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  <w:p w:rsidR="00AA31D5" w:rsidRDefault="00C7684C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30"/>
    <w:rsid w:val="000E78AA"/>
    <w:rsid w:val="001161AA"/>
    <w:rsid w:val="001F102F"/>
    <w:rsid w:val="00211F42"/>
    <w:rsid w:val="00245C6A"/>
    <w:rsid w:val="00316688"/>
    <w:rsid w:val="00382DFC"/>
    <w:rsid w:val="003B147C"/>
    <w:rsid w:val="003C1701"/>
    <w:rsid w:val="005045CE"/>
    <w:rsid w:val="00517830"/>
    <w:rsid w:val="007C55BB"/>
    <w:rsid w:val="00853D36"/>
    <w:rsid w:val="00C7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9E7ECB"/>
  <w15:docId w15:val="{E0D157CB-082E-45E5-8607-FA3D971E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7830"/>
    <w:rPr>
      <w:rFonts w:ascii="Arial" w:eastAsia="Times New Roman" w:hAnsi="Arial" w:cs="Times New Roman"/>
      <w:sz w:val="16"/>
      <w:szCs w:val="24"/>
    </w:rPr>
  </w:style>
  <w:style w:type="paragraph" w:styleId="Pta">
    <w:name w:val="footer"/>
    <w:basedOn w:val="Normlny"/>
    <w:link w:val="PtaChar"/>
    <w:uiPriority w:val="99"/>
    <w:rsid w:val="0051783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7830"/>
    <w:rPr>
      <w:rFonts w:ascii="Arial" w:eastAsia="Times New Roman" w:hAnsi="Arial" w:cs="Times New Roman"/>
      <w:sz w:val="16"/>
      <w:szCs w:val="24"/>
    </w:rPr>
  </w:style>
  <w:style w:type="character" w:styleId="Odkaznapoznmkupodiarou">
    <w:name w:val="footnote reference"/>
    <w:basedOn w:val="Predvolenpsmoodseku"/>
    <w:rsid w:val="0051783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51783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517830"/>
    <w:rPr>
      <w:rFonts w:ascii="Arial" w:eastAsia="Times New Roman" w:hAnsi="Arial" w:cs="Times New Roman"/>
      <w:sz w:val="16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55B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FC6B3-9791-4514-B8D1-68BF15B2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OM</cp:lastModifiedBy>
  <cp:revision>8</cp:revision>
  <dcterms:created xsi:type="dcterms:W3CDTF">2019-06-24T07:47:00Z</dcterms:created>
  <dcterms:modified xsi:type="dcterms:W3CDTF">2020-02-24T09:16:00Z</dcterms:modified>
</cp:coreProperties>
</file>